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2D66512B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ins w:id="0" w:author="Harvanová Radka, DiS." w:date="2023-01-13T10:13:00Z">
        <w:r w:rsidR="00845728" w:rsidRPr="00845728">
          <w:rPr>
            <w:rFonts w:ascii="Verdana" w:eastAsia="Verdana" w:hAnsi="Verdana"/>
            <w:sz w:val="18"/>
            <w:szCs w:val="18"/>
            <w:lang w:eastAsia="en-US"/>
          </w:rPr>
          <w:t xml:space="preserve">Oprava trati v úseku </w:t>
        </w:r>
        <w:proofErr w:type="gramStart"/>
        <w:r w:rsidR="00845728" w:rsidRPr="00845728">
          <w:rPr>
            <w:rFonts w:ascii="Verdana" w:eastAsia="Verdana" w:hAnsi="Verdana"/>
            <w:sz w:val="18"/>
            <w:szCs w:val="18"/>
            <w:lang w:eastAsia="en-US"/>
          </w:rPr>
          <w:t>Ohníč - Úpořiny</w:t>
        </w:r>
      </w:ins>
      <w:proofErr w:type="gramEnd"/>
      <w:del w:id="1" w:author="Harvanová Radka, DiS." w:date="2023-01-13T10:13:00Z">
        <w:r w:rsidRPr="005E4CDC" w:rsidDel="00845728">
          <w:rPr>
            <w:rFonts w:ascii="Verdana" w:eastAsia="Verdana" w:hAnsi="Verdana"/>
            <w:sz w:val="18"/>
            <w:szCs w:val="18"/>
            <w:highlight w:val="yellow"/>
            <w:lang w:eastAsia="en-US"/>
          </w:rPr>
          <w:delText>[VLOŽÍ ZHOTOVITEL]</w:delText>
        </w:r>
      </w:del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2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2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C4A3FC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45728" w:rsidRPr="0084572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44F0163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45728">
      <w:fldChar w:fldCharType="begin"/>
    </w:r>
    <w:r w:rsidR="00845728">
      <w:instrText xml:space="preserve"> SECTIONPAGES  \* Arabic  \* MERGEFORMAT </w:instrText>
    </w:r>
    <w:r w:rsidR="00845728">
      <w:fldChar w:fldCharType="separate"/>
    </w:r>
    <w:r w:rsidR="00845728" w:rsidRPr="00845728">
      <w:rPr>
        <w:rFonts w:cs="Arial"/>
        <w:noProof/>
        <w:sz w:val="14"/>
        <w:szCs w:val="14"/>
      </w:rPr>
      <w:t>2</w:t>
    </w:r>
    <w:r w:rsidR="0084572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rvanová Radka, DiS.">
    <w15:presenceInfo w15:providerId="AD" w15:userId="S-1-5-21-3656830906-3839017365-80349702-8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4572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FFD1A4-309D-4F03-B726-77915DD5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407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2021-11-03T13:52:00Z</dcterms:created>
  <dcterms:modified xsi:type="dcterms:W3CDTF">2023-01-13T09:14:00Z</dcterms:modified>
</cp:coreProperties>
</file>